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5CD" w:rsidRDefault="003745CD" w:rsidP="006D780C">
      <w:pPr>
        <w:spacing w:line="360" w:lineRule="exact"/>
        <w:rPr>
          <w:ins w:id="0" w:author="谷 翔太" w:date="2022-05-17T16:42:00Z"/>
          <w:rFonts w:ascii="ＭＳ ゴシック" w:eastAsia="ＭＳ ゴシック" w:hAnsi="ＭＳ ゴシック"/>
          <w:b/>
          <w:sz w:val="32"/>
          <w:szCs w:val="32"/>
        </w:rPr>
      </w:pPr>
      <w:ins w:id="1" w:author="谷 翔太" w:date="2022-05-17T16:43:00Z">
        <w:r>
          <w:rPr>
            <w:rFonts w:ascii="ＭＳ ゴシック" w:eastAsia="ＭＳ ゴシック" w:hAnsi="ＭＳ ゴシック" w:hint="eastAsia"/>
            <w:b/>
            <w:sz w:val="32"/>
            <w:szCs w:val="32"/>
          </w:rPr>
          <w:t xml:space="preserve">　　　　　　　　　　　　　　　　　　　　　　</w:t>
        </w:r>
      </w:ins>
    </w:p>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ins w:id="2" w:author="谷 翔太" w:date="2022-05-16T14:44:00Z">
        <w:r w:rsidR="006B4ADC" w:rsidRPr="006D780C">
          <w:rPr>
            <w:rFonts w:ascii="ＭＳ ゴシック" w:eastAsia="ＭＳ ゴシック" w:hAnsi="ＭＳ ゴシック" w:hint="eastAsia"/>
            <w:b/>
            <w:sz w:val="32"/>
            <w:szCs w:val="32"/>
          </w:rPr>
          <w:t>霧が丘コミ</w:t>
        </w:r>
        <w:bookmarkStart w:id="3" w:name="_GoBack"/>
        <w:bookmarkEnd w:id="3"/>
        <w:r w:rsidR="006B4ADC" w:rsidRPr="006D780C">
          <w:rPr>
            <w:rFonts w:ascii="ＭＳ ゴシック" w:eastAsia="ＭＳ ゴシック" w:hAnsi="ＭＳ ゴシック" w:hint="eastAsia"/>
            <w:b/>
            <w:sz w:val="32"/>
            <w:szCs w:val="32"/>
          </w:rPr>
          <w:t>ュニティハウス</w:t>
        </w:r>
      </w:ins>
      <w:r w:rsidR="00451B04">
        <w:rPr>
          <w:rFonts w:ascii="ＭＳ ゴシック" w:eastAsia="ＭＳ ゴシック" w:hAnsi="ＭＳ ゴシック" w:hint="eastAsia"/>
          <w:b/>
          <w:sz w:val="32"/>
          <w:szCs w:val="32"/>
        </w:rPr>
        <w:t>指定管理者の応募関係書類</w:t>
      </w:r>
    </w:p>
    <w:p w:rsidR="00AA7D60" w:rsidRDefault="00451B04" w:rsidP="006D780C">
      <w:pPr>
        <w:spacing w:line="360" w:lineRule="exact"/>
        <w:jc w:val="center"/>
        <w:rPr>
          <w:rFonts w:hAnsi="ＭＳ 明朝"/>
        </w:rPr>
      </w:pPr>
      <w:r>
        <w:rPr>
          <w:rFonts w:ascii="ＭＳ ゴシック" w:eastAsia="ＭＳ ゴシック" w:hAnsi="ＭＳ ゴシック" w:hint="eastAsia"/>
          <w:b/>
          <w:sz w:val="32"/>
          <w:szCs w:val="32"/>
        </w:rPr>
        <w:t>＜表紙＞</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 xml:space="preserve">３　</w:t>
      </w:r>
      <w:ins w:id="4" w:author="谷 翔太" w:date="2022-05-16T14:51:00Z">
        <w:r w:rsidR="004A646C">
          <w:rPr>
            <w:rFonts w:hAnsi="ＭＳ 明朝" w:hint="eastAsia"/>
            <w:sz w:val="18"/>
            <w:szCs w:val="20"/>
          </w:rPr>
          <w:t>応募書類を（ア）から順に並べ、クリップ留めをして編冊した正本</w:t>
        </w:r>
      </w:ins>
      <w:r w:rsidRPr="00AA7D60">
        <w:rPr>
          <w:rFonts w:hAnsi="ＭＳ 明朝" w:hint="eastAsia"/>
          <w:sz w:val="18"/>
          <w:szCs w:val="20"/>
        </w:rPr>
        <w:t>１部、</w:t>
      </w:r>
      <w:ins w:id="5" w:author="谷 翔太" w:date="2022-05-16T14:52:00Z">
        <w:r w:rsidR="004A646C">
          <w:rPr>
            <w:rFonts w:hAnsi="ＭＳ 明朝" w:hint="eastAsia"/>
            <w:sz w:val="18"/>
            <w:szCs w:val="20"/>
          </w:rPr>
          <w:t>副本６部及び応募団体が特定できないようにしたうえで編冊した（ファイルに綴じた）６</w:t>
        </w:r>
      </w:ins>
      <w:r w:rsidRPr="00AA7D60">
        <w:rPr>
          <w:rFonts w:hAnsi="ＭＳ 明朝" w:hint="eastAsia"/>
          <w:sz w:val="18"/>
          <w:szCs w:val="20"/>
        </w:rPr>
        <w:t>部</w:t>
      </w:r>
      <w:ins w:id="6" w:author="谷 翔太" w:date="2022-05-16T14:53:00Z">
        <w:r w:rsidR="004A646C">
          <w:rPr>
            <w:rFonts w:hAnsi="ＭＳ 明朝" w:hint="eastAsia"/>
            <w:sz w:val="18"/>
            <w:szCs w:val="20"/>
          </w:rPr>
          <w:t>を</w:t>
        </w:r>
      </w:ins>
      <w:r w:rsidRPr="00AA7D60">
        <w:rPr>
          <w:rFonts w:hAnsi="ＭＳ 明朝" w:hint="eastAsia"/>
          <w:sz w:val="18"/>
          <w:szCs w:val="20"/>
        </w:rPr>
        <w:t>提出してください。</w:t>
      </w:r>
    </w:p>
    <w:p w:rsidR="00451B04" w:rsidRDefault="00AA7D60" w:rsidP="00707018">
      <w:pPr>
        <w:spacing w:line="260" w:lineRule="exact"/>
        <w:ind w:left="539" w:hangingChars="300" w:hanging="539"/>
        <w:rPr>
          <w:rFonts w:hAnsi="ＭＳ 明朝"/>
          <w:sz w:val="18"/>
          <w:szCs w:val="20"/>
        </w:rPr>
      </w:pPr>
      <w:r w:rsidRPr="00AA7D60">
        <w:rPr>
          <w:rFonts w:hAnsi="ＭＳ 明朝" w:hint="eastAsia"/>
          <w:sz w:val="18"/>
          <w:szCs w:val="20"/>
        </w:rPr>
        <w:t xml:space="preserve">　　※原本１部については、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w:t>
      </w:r>
      <w:ins w:id="7" w:author="谷 翔太" w:date="2022-05-16T14:53:00Z">
        <w:r w:rsidR="00FB794F">
          <w:rPr>
            <w:rFonts w:hAnsi="ＭＳ 明朝" w:hint="eastAsia"/>
            <w:sz w:val="18"/>
            <w:szCs w:val="20"/>
          </w:rPr>
          <w:t>、</w:t>
        </w:r>
      </w:ins>
      <w:r w:rsidRPr="00AA7D60">
        <w:rPr>
          <w:rFonts w:hAnsi="ＭＳ 明朝" w:hint="eastAsia"/>
          <w:sz w:val="18"/>
          <w:szCs w:val="20"/>
        </w:rPr>
        <w:t>提出してください。</w:t>
      </w:r>
    </w:p>
    <w:p w:rsidR="00AA7D60" w:rsidRPr="00AA7D60" w:rsidRDefault="00AA7D60" w:rsidP="00451B04">
      <w:pPr>
        <w:spacing w:line="260" w:lineRule="exact"/>
        <w:ind w:leftChars="200" w:left="619" w:hangingChars="100" w:hanging="180"/>
        <w:rPr>
          <w:rFonts w:hAnsi="ＭＳ 明朝"/>
          <w:sz w:val="18"/>
          <w:szCs w:val="20"/>
        </w:rPr>
      </w:pPr>
      <w:r w:rsidRPr="00AA7D60">
        <w:rPr>
          <w:rFonts w:hAnsi="ＭＳ 明朝" w:hint="eastAsia"/>
          <w:sz w:val="18"/>
          <w:szCs w:val="20"/>
        </w:rPr>
        <w:t>（インデックスも不要です。）</w:t>
      </w:r>
    </w:p>
    <w:p w:rsidR="00D56397" w:rsidRPr="006D780C" w:rsidRDefault="00AA7D60" w:rsidP="006D780C">
      <w:pPr>
        <w:spacing w:line="260" w:lineRule="exact"/>
        <w:ind w:leftChars="100" w:left="220" w:firstLineChars="100" w:firstLine="180"/>
        <w:rPr>
          <w:rFonts w:hAnsi="ＭＳ 明朝"/>
          <w:b/>
        </w:rPr>
      </w:pPr>
      <w:r w:rsidRPr="006D780C">
        <w:rPr>
          <w:rFonts w:hAnsi="ＭＳ 明朝" w:hint="eastAsia"/>
          <w:b/>
          <w:sz w:val="18"/>
          <w:szCs w:val="20"/>
        </w:rPr>
        <w:t>※</w:t>
      </w:r>
      <w:ins w:id="8" w:author="谷 翔太" w:date="2022-05-16T14:53:00Z">
        <w:r w:rsidR="00FB794F" w:rsidRPr="006D780C">
          <w:rPr>
            <w:rFonts w:hAnsi="ＭＳ 明朝" w:hint="eastAsia"/>
            <w:b/>
            <w:sz w:val="18"/>
            <w:szCs w:val="20"/>
          </w:rPr>
          <w:t>副本</w:t>
        </w:r>
        <w:r w:rsidR="00FB794F" w:rsidRPr="006D780C">
          <w:rPr>
            <w:rFonts w:hAnsi="ＭＳ 明朝"/>
            <w:b/>
            <w:sz w:val="18"/>
            <w:szCs w:val="20"/>
          </w:rPr>
          <w:t>12</w:t>
        </w:r>
      </w:ins>
      <w:r w:rsidRPr="006D780C">
        <w:rPr>
          <w:rFonts w:hAnsi="ＭＳ 明朝" w:hint="eastAsia"/>
          <w:b/>
          <w:sz w:val="18"/>
          <w:szCs w:val="20"/>
        </w:rPr>
        <w:t>部については、ファイル綴りとしてください。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ins w:id="9" w:author="谷 翔太" w:date="2022-05-16T14:45:00Z">
              <w:r w:rsidR="00390C4F">
                <w:rPr>
                  <w:rFonts w:asciiTheme="minorEastAsia" w:eastAsiaTheme="minorEastAsia" w:hAnsiTheme="minorEastAsia" w:hint="eastAsia"/>
                  <w:sz w:val="20"/>
                  <w:szCs w:val="20"/>
                </w:rPr>
                <w:t>５</w:t>
              </w:r>
            </w:ins>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1206B5">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1206B5">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ク</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485DEB"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ケ</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コ</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サ</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シ</w:t>
            </w:r>
          </w:p>
        </w:tc>
      </w:tr>
      <w:tr w:rsidR="001430C4"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1430C4" w:rsidRPr="001944C9" w:rsidRDefault="001430C4"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430C4" w:rsidRPr="002506FE" w:rsidRDefault="001430C4"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1430C4"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880" w:type="dxa"/>
            <w:tcBorders>
              <w:top w:val="single" w:sz="4" w:space="0" w:color="auto"/>
              <w:left w:val="single" w:sz="4" w:space="0" w:color="auto"/>
              <w:bottom w:val="single" w:sz="4" w:space="0" w:color="auto"/>
              <w:right w:val="single" w:sz="4" w:space="0" w:color="auto"/>
            </w:tcBorders>
          </w:tcPr>
          <w:p w:rsidR="001430C4" w:rsidRPr="00E903E1" w:rsidRDefault="001430C4" w:rsidP="001206B5">
            <w:pPr>
              <w:spacing w:line="280" w:lineRule="exact"/>
              <w:jc w:val="distribute"/>
            </w:pPr>
            <w:r>
              <w:rPr>
                <w:rFonts w:hint="eastAsia"/>
              </w:rPr>
              <w:t>ス</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430C4"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430C4" w:rsidP="001206B5">
            <w:pPr>
              <w:spacing w:line="280" w:lineRule="exact"/>
              <w:jc w:val="distribute"/>
            </w:pPr>
            <w:r>
              <w:rPr>
                <w:rFonts w:hint="eastAsia"/>
              </w:rPr>
              <w:t>セ</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ソ</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セ</w:t>
            </w:r>
            <w:r w:rsidR="002E1BC3" w:rsidRPr="00E903E1">
              <w:rPr>
                <w:rFonts w:hint="eastAsia"/>
              </w:rPr>
              <w:t>～</w:t>
            </w: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1206B5" w:rsidP="001206B5">
            <w:pPr>
              <w:spacing w:line="280" w:lineRule="exact"/>
              <w:jc w:val="distribute"/>
            </w:pPr>
            <w:r>
              <w:rPr>
                <w:rFonts w:hint="eastAsia"/>
              </w:rPr>
              <w:t>チ</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ツ</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テ</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1206B5" w:rsidP="001206B5">
            <w:pPr>
              <w:spacing w:line="280" w:lineRule="exact"/>
              <w:jc w:val="distribute"/>
            </w:pPr>
            <w:r>
              <w:rPr>
                <w:rFonts w:hint="eastAsia"/>
              </w:rPr>
              <w:t>ト</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906AD6"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（様式14）</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bl>
    <w:p w:rsidR="00592221" w:rsidRDefault="00592221" w:rsidP="00D56397">
      <w:pPr>
        <w:tabs>
          <w:tab w:val="left" w:pos="6206"/>
        </w:tabs>
      </w:pPr>
    </w:p>
    <w:sectPr w:rsidR="00592221" w:rsidSect="001206B5">
      <w:pgSz w:w="11906" w:h="16838" w:code="9"/>
      <w:pgMar w:top="1134" w:right="964" w:bottom="90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26" w:rsidRDefault="006B1526" w:rsidP="0072366F">
      <w:r>
        <w:separator/>
      </w:r>
    </w:p>
  </w:endnote>
  <w:endnote w:type="continuationSeparator" w:id="0">
    <w:p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26" w:rsidRDefault="006B1526" w:rsidP="0072366F">
      <w:r>
        <w:separator/>
      </w:r>
    </w:p>
  </w:footnote>
  <w:footnote w:type="continuationSeparator" w:id="0">
    <w:p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谷 翔太">
    <w15:presenceInfo w15:providerId="AD" w15:userId="S-1-5-21-1886169037-697132945-400449928-2033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10"/>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206B5"/>
    <w:rsid w:val="001430C4"/>
    <w:rsid w:val="00150717"/>
    <w:rsid w:val="001944C9"/>
    <w:rsid w:val="001A04F7"/>
    <w:rsid w:val="001F6FC5"/>
    <w:rsid w:val="002506FE"/>
    <w:rsid w:val="00253D6A"/>
    <w:rsid w:val="002B274A"/>
    <w:rsid w:val="002E1BC3"/>
    <w:rsid w:val="002E7440"/>
    <w:rsid w:val="00364587"/>
    <w:rsid w:val="003745CD"/>
    <w:rsid w:val="00390C4F"/>
    <w:rsid w:val="003A627B"/>
    <w:rsid w:val="003E540D"/>
    <w:rsid w:val="003F5FAA"/>
    <w:rsid w:val="00451B04"/>
    <w:rsid w:val="00485DEB"/>
    <w:rsid w:val="0049391F"/>
    <w:rsid w:val="004A45F0"/>
    <w:rsid w:val="004A646C"/>
    <w:rsid w:val="005028B8"/>
    <w:rsid w:val="005731A6"/>
    <w:rsid w:val="00592221"/>
    <w:rsid w:val="005D43D8"/>
    <w:rsid w:val="00613B5B"/>
    <w:rsid w:val="0064390C"/>
    <w:rsid w:val="006B1526"/>
    <w:rsid w:val="006B4ADC"/>
    <w:rsid w:val="006C67A6"/>
    <w:rsid w:val="006D780C"/>
    <w:rsid w:val="00704229"/>
    <w:rsid w:val="00707018"/>
    <w:rsid w:val="00707294"/>
    <w:rsid w:val="0072366F"/>
    <w:rsid w:val="00771540"/>
    <w:rsid w:val="007C138A"/>
    <w:rsid w:val="00807C65"/>
    <w:rsid w:val="008D4202"/>
    <w:rsid w:val="008F2D23"/>
    <w:rsid w:val="00906AD6"/>
    <w:rsid w:val="00922FC0"/>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32712"/>
    <w:rsid w:val="00F66B40"/>
    <w:rsid w:val="00F92C92"/>
    <w:rsid w:val="00FB794F"/>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E79AF-9693-435F-9A23-9F4081183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183</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谷 翔太</cp:lastModifiedBy>
  <cp:revision>39</cp:revision>
  <cp:lastPrinted>2022-02-01T02:06:00Z</cp:lastPrinted>
  <dcterms:created xsi:type="dcterms:W3CDTF">2015-01-20T07:26:00Z</dcterms:created>
  <dcterms:modified xsi:type="dcterms:W3CDTF">2022-05-27T07:38:00Z</dcterms:modified>
</cp:coreProperties>
</file>